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284C89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</w:t>
      </w:r>
      <w:ins w:id="0" w:author="Klaudia Wojtasik" w:date="2025-11-04T07:08:00Z">
        <w:r w:rsidR="00CA0FBA">
          <w:t xml:space="preserve"> </w:t>
        </w:r>
      </w:ins>
      <w:del w:id="1" w:author="Klaudia Wojtasik" w:date="2025-11-04T07:08:00Z">
        <w:r w:rsidDel="00CA0FBA">
          <w:rPr>
            <w:rFonts w:ascii="Arial" w:hAnsi="Arial" w:cs="Arial"/>
            <w:b/>
            <w:lang w:eastAsia="en-GB"/>
          </w:rPr>
          <w:delText xml:space="preserve"> numer []</w:delText>
        </w:r>
      </w:del>
      <w:ins w:id="2" w:author="Klaudia Wojtasik" w:date="2025-11-04T07:09:00Z">
        <w:r w:rsidR="00CA0FBA">
          <w:rPr>
            <w:rFonts w:ascii="Arial" w:hAnsi="Arial" w:cs="Arial"/>
            <w:b/>
            <w:lang w:eastAsia="en-GB"/>
          </w:rPr>
          <w:t xml:space="preserve">212/2025 </w:t>
        </w:r>
      </w:ins>
      <w:del w:id="3" w:author="Klaudia Wojtasik" w:date="2025-11-04T07:09:00Z">
        <w:r w:rsidDel="00CA0FBA">
          <w:rPr>
            <w:rFonts w:ascii="Arial" w:hAnsi="Arial" w:cs="Arial"/>
            <w:b/>
            <w:lang w:eastAsia="en-GB"/>
          </w:rPr>
          <w:delText xml:space="preserve">, data [], strona [], </w:delText>
        </w:r>
      </w:del>
      <w:ins w:id="4" w:author="Klaudia Wojtasik" w:date="2025-11-04T07:10:00Z">
        <w:r w:rsidR="00CA0FBA">
          <w:rPr>
            <w:rFonts w:ascii="Arial" w:hAnsi="Arial" w:cs="Arial"/>
            <w:b/>
            <w:lang w:eastAsia="en-GB"/>
          </w:rPr>
          <w:t>727157</w:t>
        </w:r>
      </w:ins>
      <w:ins w:id="5" w:author="Klaudia Wojtasik" w:date="2025-11-04T07:09:00Z">
        <w:r w:rsidR="00CA0FBA" w:rsidRPr="00CA0FBA">
          <w:rPr>
            <w:rFonts w:ascii="Arial" w:hAnsi="Arial" w:cs="Arial"/>
            <w:b/>
            <w:lang w:eastAsia="en-GB"/>
          </w:rPr>
          <w:t>-2025</w:t>
        </w:r>
      </w:ins>
    </w:p>
    <w:p w14:paraId="16580882" w14:textId="442A8AF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</w:t>
      </w:r>
      <w:del w:id="6" w:author="Klaudia Wojtasik" w:date="2025-11-04T07:05:00Z">
        <w:r w:rsidDel="00CA0FBA">
          <w:rPr>
            <w:rFonts w:ascii="Arial" w:hAnsi="Arial" w:cs="Arial"/>
            <w:b/>
            <w:lang w:eastAsia="en-GB"/>
          </w:rPr>
          <w:delText xml:space="preserve"> [ ][ ][ ][ </w:delText>
        </w:r>
      </w:del>
      <w:ins w:id="7" w:author="Klaudia Wojtasik" w:date="2025-11-04T07:05:00Z">
        <w:r w:rsidR="00CA0FBA">
          <w:rPr>
            <w:rFonts w:ascii="Arial" w:hAnsi="Arial" w:cs="Arial"/>
            <w:b/>
            <w:lang w:eastAsia="en-GB"/>
          </w:rPr>
          <w:t xml:space="preserve"> 2025</w:t>
        </w:r>
      </w:ins>
      <w:del w:id="8" w:author="Klaudia Wojtasik" w:date="2025-11-04T07:05:00Z">
        <w:r w:rsidDel="00CA0FBA">
          <w:rPr>
            <w:rFonts w:ascii="Arial" w:hAnsi="Arial" w:cs="Arial"/>
            <w:b/>
            <w:lang w:eastAsia="en-GB"/>
          </w:rPr>
          <w:delText>]</w:delText>
        </w:r>
      </w:del>
      <w:r>
        <w:rPr>
          <w:rFonts w:ascii="Arial" w:hAnsi="Arial" w:cs="Arial"/>
          <w:b/>
          <w:lang w:eastAsia="en-GB"/>
        </w:rPr>
        <w:t xml:space="preserve">/S </w:t>
      </w:r>
      <w:ins w:id="9" w:author="Klaudia Wojtasik" w:date="2025-11-04T07:06:00Z">
        <w:r w:rsidR="00CA0FBA">
          <w:rPr>
            <w:rFonts w:ascii="Arial" w:hAnsi="Arial" w:cs="Arial"/>
            <w:b/>
            <w:lang w:eastAsia="en-GB"/>
          </w:rPr>
          <w:t>212-727157</w:t>
        </w:r>
        <w:r w:rsidR="00CA0FBA" w:rsidDel="00CA0FBA">
          <w:rPr>
            <w:rFonts w:ascii="Arial" w:hAnsi="Arial" w:cs="Arial"/>
            <w:b/>
            <w:lang w:eastAsia="en-GB"/>
          </w:rPr>
          <w:t xml:space="preserve"> </w:t>
        </w:r>
      </w:ins>
      <w:del w:id="10" w:author="Klaudia Wojtasik" w:date="2025-11-04T07:06:00Z">
        <w:r w:rsidDel="00CA0FBA">
          <w:rPr>
            <w:rFonts w:ascii="Arial" w:hAnsi="Arial" w:cs="Arial"/>
            <w:b/>
            <w:lang w:eastAsia="en-GB"/>
          </w:rPr>
          <w:delText>[ ][ ][ ]–[ ][ ][ ][ ][ ][ ][ ]</w:delText>
        </w:r>
      </w:del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PrChange w:id="11" w:author="Klaudia Wojtasik" w:date="2025-11-04T07:12:00Z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</w:tblPrChange>
      </w:tblPr>
      <w:tblGrid>
        <w:gridCol w:w="3539"/>
        <w:gridCol w:w="5294"/>
        <w:tblGridChange w:id="12">
          <w:tblGrid>
            <w:gridCol w:w="4350"/>
            <w:gridCol w:w="4483"/>
          </w:tblGrid>
        </w:tblGridChange>
      </w:tblGrid>
      <w:tr w:rsidR="00D111BC" w14:paraId="3E78F329" w14:textId="77777777" w:rsidTr="00CA0FBA">
        <w:trPr>
          <w:trHeight w:val="349"/>
          <w:trPrChange w:id="13" w:author="Klaudia Wojtasik" w:date="2025-11-04T07:12:00Z">
            <w:trPr>
              <w:trHeight w:val="349"/>
            </w:trPr>
          </w:trPrChange>
        </w:trPr>
        <w:tc>
          <w:tcPr>
            <w:tcW w:w="3539" w:type="dxa"/>
            <w:tcPrChange w:id="14" w:author="Klaudia Wojtasik" w:date="2025-11-04T07:12:00Z">
              <w:tcPr>
                <w:tcW w:w="4644" w:type="dxa"/>
              </w:tcPr>
            </w:tcPrChange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5294" w:type="dxa"/>
            <w:tcPrChange w:id="15" w:author="Klaudia Wojtasik" w:date="2025-11-04T07:12:00Z">
              <w:tcPr>
                <w:tcW w:w="4645" w:type="dxa"/>
              </w:tcPr>
            </w:tcPrChange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 w:rsidTr="00CA0FBA">
        <w:trPr>
          <w:trHeight w:val="349"/>
          <w:trPrChange w:id="16" w:author="Klaudia Wojtasik" w:date="2025-11-04T07:12:00Z">
            <w:trPr>
              <w:trHeight w:val="349"/>
            </w:trPr>
          </w:trPrChange>
        </w:trPr>
        <w:tc>
          <w:tcPr>
            <w:tcW w:w="3539" w:type="dxa"/>
            <w:tcPrChange w:id="17" w:author="Klaudia Wojtasik" w:date="2025-11-04T07:12:00Z">
              <w:tcPr>
                <w:tcW w:w="4644" w:type="dxa"/>
              </w:tcPr>
            </w:tcPrChange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5294" w:type="dxa"/>
            <w:tcPrChange w:id="18" w:author="Klaudia Wojtasik" w:date="2025-11-04T07:12:00Z">
              <w:tcPr>
                <w:tcW w:w="4645" w:type="dxa"/>
              </w:tcPr>
            </w:tcPrChange>
          </w:tcPr>
          <w:p w14:paraId="4D4A34C2" w14:textId="77777777" w:rsidR="00CA0FBA" w:rsidRPr="00CA0FBA" w:rsidRDefault="00CA0FBA" w:rsidP="00CA0FBA">
            <w:pPr>
              <w:suppressAutoHyphens w:val="0"/>
              <w:spacing w:before="120" w:after="120"/>
              <w:jc w:val="both"/>
              <w:rPr>
                <w:ins w:id="19" w:author="Klaudia Wojtasik" w:date="2025-11-04T07:12:00Z"/>
                <w:rFonts w:ascii="Arial" w:hAnsi="Arial" w:cs="Arial"/>
                <w:b/>
                <w:lang w:eastAsia="en-GB"/>
                <w:rPrChange w:id="20" w:author="Klaudia Wojtasik" w:date="2025-11-04T07:12:00Z">
                  <w:rPr>
                    <w:ins w:id="21" w:author="Klaudia Wojtasik" w:date="2025-11-04T07:12:00Z"/>
                    <w:rFonts w:ascii="Arial" w:hAnsi="Arial" w:cs="Arial"/>
                    <w:lang w:eastAsia="en-GB"/>
                  </w:rPr>
                </w:rPrChange>
              </w:rPr>
            </w:pPr>
            <w:ins w:id="22" w:author="Klaudia Wojtasik" w:date="2025-11-04T07:12:00Z">
              <w:r w:rsidRPr="00CA0FBA">
                <w:rPr>
                  <w:rFonts w:ascii="Arial" w:hAnsi="Arial" w:cs="Arial"/>
                  <w:b/>
                  <w:lang w:eastAsia="en-GB"/>
                  <w:rPrChange w:id="23" w:author="Klaudia Wojtasik" w:date="2025-11-04T07:12:00Z">
                    <w:rPr>
                      <w:rFonts w:ascii="Arial" w:hAnsi="Arial" w:cs="Arial"/>
                      <w:lang w:eastAsia="en-GB"/>
                    </w:rPr>
                  </w:rPrChange>
                </w:rPr>
                <w:t>Skarb Państwa</w:t>
              </w:r>
            </w:ins>
          </w:p>
          <w:p w14:paraId="32D6D0B1" w14:textId="77777777" w:rsidR="00CA0FBA" w:rsidRPr="00CA0FBA" w:rsidRDefault="00CA0FBA" w:rsidP="00CA0FBA">
            <w:pPr>
              <w:suppressAutoHyphens w:val="0"/>
              <w:spacing w:before="120" w:after="120"/>
              <w:jc w:val="both"/>
              <w:rPr>
                <w:ins w:id="24" w:author="Klaudia Wojtasik" w:date="2025-11-04T07:12:00Z"/>
                <w:rFonts w:ascii="Arial" w:hAnsi="Arial" w:cs="Arial"/>
                <w:b/>
                <w:lang w:eastAsia="en-GB"/>
                <w:rPrChange w:id="25" w:author="Klaudia Wojtasik" w:date="2025-11-04T07:12:00Z">
                  <w:rPr>
                    <w:ins w:id="26" w:author="Klaudia Wojtasik" w:date="2025-11-04T07:12:00Z"/>
                    <w:rFonts w:ascii="Arial" w:hAnsi="Arial" w:cs="Arial"/>
                    <w:lang w:eastAsia="en-GB"/>
                  </w:rPr>
                </w:rPrChange>
              </w:rPr>
            </w:pPr>
            <w:ins w:id="27" w:author="Klaudia Wojtasik" w:date="2025-11-04T07:12:00Z">
              <w:r w:rsidRPr="00CA0FBA">
                <w:rPr>
                  <w:rFonts w:ascii="Arial" w:hAnsi="Arial" w:cs="Arial"/>
                  <w:b/>
                  <w:lang w:eastAsia="en-GB"/>
                  <w:rPrChange w:id="28" w:author="Klaudia Wojtasik" w:date="2025-11-04T07:12:00Z">
                    <w:rPr>
                      <w:rFonts w:ascii="Arial" w:hAnsi="Arial" w:cs="Arial"/>
                      <w:lang w:eastAsia="en-GB"/>
                    </w:rPr>
                  </w:rPrChange>
                </w:rPr>
                <w:t>Państwowe Gospodarstwo</w:t>
              </w:r>
              <w:r w:rsidRPr="00CA0FBA">
                <w:rPr>
                  <w:rFonts w:ascii="Arial" w:hAnsi="Arial" w:cs="Arial"/>
                  <w:lang w:eastAsia="en-GB"/>
                </w:rPr>
                <w:t xml:space="preserve"> </w:t>
              </w:r>
              <w:r w:rsidRPr="00CA0FBA">
                <w:rPr>
                  <w:rFonts w:ascii="Arial" w:hAnsi="Arial" w:cs="Arial"/>
                  <w:b/>
                  <w:lang w:eastAsia="en-GB"/>
                  <w:rPrChange w:id="29" w:author="Klaudia Wojtasik" w:date="2025-11-04T07:12:00Z">
                    <w:rPr>
                      <w:rFonts w:ascii="Arial" w:hAnsi="Arial" w:cs="Arial"/>
                      <w:lang w:eastAsia="en-GB"/>
                    </w:rPr>
                  </w:rPrChange>
                </w:rPr>
                <w:t>Leśne</w:t>
              </w:r>
            </w:ins>
          </w:p>
          <w:p w14:paraId="7610E473" w14:textId="77777777" w:rsidR="00CA0FBA" w:rsidRPr="00CA0FBA" w:rsidRDefault="00CA0FBA" w:rsidP="00CA0FBA">
            <w:pPr>
              <w:suppressAutoHyphens w:val="0"/>
              <w:spacing w:before="120" w:after="120"/>
              <w:jc w:val="both"/>
              <w:rPr>
                <w:ins w:id="30" w:author="Klaudia Wojtasik" w:date="2025-11-04T07:12:00Z"/>
                <w:rFonts w:ascii="Arial" w:hAnsi="Arial" w:cs="Arial"/>
                <w:b/>
                <w:lang w:eastAsia="en-GB"/>
                <w:rPrChange w:id="31" w:author="Klaudia Wojtasik" w:date="2025-11-04T07:12:00Z">
                  <w:rPr>
                    <w:ins w:id="32" w:author="Klaudia Wojtasik" w:date="2025-11-04T07:12:00Z"/>
                    <w:rFonts w:ascii="Arial" w:hAnsi="Arial" w:cs="Arial"/>
                    <w:lang w:eastAsia="en-GB"/>
                  </w:rPr>
                </w:rPrChange>
              </w:rPr>
            </w:pPr>
            <w:ins w:id="33" w:author="Klaudia Wojtasik" w:date="2025-11-04T07:12:00Z">
              <w:r w:rsidRPr="00CA0FBA">
                <w:rPr>
                  <w:rFonts w:ascii="Arial" w:hAnsi="Arial" w:cs="Arial"/>
                  <w:b/>
                  <w:lang w:eastAsia="en-GB"/>
                  <w:rPrChange w:id="34" w:author="Klaudia Wojtasik" w:date="2025-11-04T07:12:00Z">
                    <w:rPr>
                      <w:rFonts w:ascii="Arial" w:hAnsi="Arial" w:cs="Arial"/>
                      <w:lang w:eastAsia="en-GB"/>
                    </w:rPr>
                  </w:rPrChange>
                </w:rPr>
                <w:t>Nadleśnictwo Kluczbork</w:t>
              </w:r>
            </w:ins>
          </w:p>
          <w:p w14:paraId="0118FAEE" w14:textId="77777777" w:rsidR="00CA0FBA" w:rsidRPr="00CA0FBA" w:rsidRDefault="00CA0FBA" w:rsidP="00CA0FBA">
            <w:pPr>
              <w:suppressAutoHyphens w:val="0"/>
              <w:spacing w:before="120" w:after="120"/>
              <w:jc w:val="both"/>
              <w:rPr>
                <w:ins w:id="35" w:author="Klaudia Wojtasik" w:date="2025-11-04T07:12:00Z"/>
                <w:rFonts w:ascii="Arial" w:hAnsi="Arial" w:cs="Arial"/>
                <w:lang w:eastAsia="en-GB"/>
              </w:rPr>
            </w:pPr>
            <w:ins w:id="36" w:author="Klaudia Wojtasik" w:date="2025-11-04T07:12:00Z">
              <w:r w:rsidRPr="00CA0FBA">
                <w:rPr>
                  <w:rFonts w:ascii="Arial" w:hAnsi="Arial" w:cs="Arial"/>
                  <w:lang w:eastAsia="en-GB"/>
                </w:rPr>
                <w:t>46-200 Kluczbork, ul. Mickiewicza 8</w:t>
              </w:r>
            </w:ins>
          </w:p>
          <w:p w14:paraId="365F2659" w14:textId="77777777" w:rsidR="00CA0FBA" w:rsidRPr="00CA0FBA" w:rsidRDefault="00CA0FBA" w:rsidP="00CA0FBA">
            <w:pPr>
              <w:suppressAutoHyphens w:val="0"/>
              <w:spacing w:before="120" w:after="120"/>
              <w:jc w:val="both"/>
              <w:rPr>
                <w:ins w:id="37" w:author="Klaudia Wojtasik" w:date="2025-11-04T07:12:00Z"/>
                <w:rFonts w:ascii="Arial" w:hAnsi="Arial" w:cs="Arial"/>
                <w:lang w:eastAsia="en-GB"/>
              </w:rPr>
            </w:pPr>
            <w:ins w:id="38" w:author="Klaudia Wojtasik" w:date="2025-11-04T07:12:00Z">
              <w:r w:rsidRPr="00CA0FBA">
                <w:rPr>
                  <w:rFonts w:ascii="Arial" w:hAnsi="Arial" w:cs="Arial"/>
                  <w:lang w:eastAsia="en-GB"/>
                </w:rPr>
                <w:t>tel.: +48 77 418 65 65</w:t>
              </w:r>
            </w:ins>
          </w:p>
          <w:p w14:paraId="7B4EEC69" w14:textId="77777777" w:rsidR="00CA0FBA" w:rsidRPr="00CA0FBA" w:rsidRDefault="00CA0FBA" w:rsidP="00CA0FBA">
            <w:pPr>
              <w:suppressAutoHyphens w:val="0"/>
              <w:spacing w:before="120" w:after="120"/>
              <w:jc w:val="both"/>
              <w:rPr>
                <w:ins w:id="39" w:author="Klaudia Wojtasik" w:date="2025-11-04T07:12:00Z"/>
                <w:rFonts w:ascii="Arial" w:hAnsi="Arial" w:cs="Arial"/>
                <w:lang w:eastAsia="en-GB"/>
              </w:rPr>
            </w:pPr>
            <w:ins w:id="40" w:author="Klaudia Wojtasik" w:date="2025-11-04T07:12:00Z">
              <w:r w:rsidRPr="00CA0FBA">
                <w:rPr>
                  <w:rFonts w:ascii="Arial" w:hAnsi="Arial" w:cs="Arial"/>
                  <w:lang w:eastAsia="en-GB"/>
                </w:rPr>
                <w:t>e-mail: kluczbork@katowice.lasy.gov.pl</w:t>
              </w:r>
            </w:ins>
          </w:p>
          <w:p w14:paraId="1DD079C6" w14:textId="77777777" w:rsidR="00CA0FBA" w:rsidRPr="00CA0FBA" w:rsidRDefault="00CA0FBA" w:rsidP="00CA0FBA">
            <w:pPr>
              <w:suppressAutoHyphens w:val="0"/>
              <w:spacing w:before="120" w:after="120"/>
              <w:jc w:val="both"/>
              <w:rPr>
                <w:ins w:id="41" w:author="Klaudia Wojtasik" w:date="2025-11-04T07:12:00Z"/>
                <w:rFonts w:ascii="Arial" w:hAnsi="Arial" w:cs="Arial"/>
                <w:lang w:eastAsia="en-GB"/>
              </w:rPr>
            </w:pPr>
            <w:ins w:id="42" w:author="Klaudia Wojtasik" w:date="2025-11-04T07:12:00Z">
              <w:r w:rsidRPr="00CA0FBA">
                <w:rPr>
                  <w:rFonts w:ascii="Arial" w:hAnsi="Arial" w:cs="Arial"/>
                  <w:lang w:eastAsia="en-GB"/>
                </w:rPr>
                <w:t>NIP: 751-000-24-21</w:t>
              </w:r>
            </w:ins>
          </w:p>
          <w:p w14:paraId="653E5034" w14:textId="5B3462EA" w:rsidR="00D111BC" w:rsidRDefault="00CA0FBA" w:rsidP="00CA0FB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ins w:id="43" w:author="Klaudia Wojtasik" w:date="2025-11-04T07:12:00Z">
              <w:r w:rsidRPr="00CA0FBA">
                <w:rPr>
                  <w:rFonts w:ascii="Arial" w:hAnsi="Arial" w:cs="Arial"/>
                  <w:lang w:eastAsia="en-GB"/>
                </w:rPr>
                <w:t>REGON: 530559300</w:t>
              </w:r>
              <w:r w:rsidRPr="00CA0FBA" w:rsidDel="00CA0FBA">
                <w:rPr>
                  <w:rFonts w:ascii="Arial" w:hAnsi="Arial" w:cs="Arial"/>
                  <w:lang w:eastAsia="en-GB"/>
                </w:rPr>
                <w:t xml:space="preserve"> </w:t>
              </w:r>
            </w:ins>
            <w:del w:id="44" w:author="Klaudia Wojtasik" w:date="2025-11-04T07:12:00Z">
              <w:r w:rsidR="00D111BC" w:rsidDel="00CA0FBA">
                <w:rPr>
                  <w:rFonts w:ascii="Arial" w:hAnsi="Arial" w:cs="Arial"/>
                  <w:lang w:eastAsia="en-GB"/>
                </w:rPr>
                <w:delText>[   ]</w:delText>
              </w:r>
            </w:del>
          </w:p>
        </w:tc>
      </w:tr>
      <w:tr w:rsidR="00D111BC" w14:paraId="30626919" w14:textId="77777777" w:rsidTr="00CA0FBA">
        <w:trPr>
          <w:trHeight w:val="485"/>
          <w:trPrChange w:id="45" w:author="Klaudia Wojtasik" w:date="2025-11-04T07:12:00Z">
            <w:trPr>
              <w:trHeight w:val="485"/>
            </w:trPr>
          </w:trPrChange>
        </w:trPr>
        <w:tc>
          <w:tcPr>
            <w:tcW w:w="3539" w:type="dxa"/>
            <w:tcPrChange w:id="46" w:author="Klaudia Wojtasik" w:date="2025-11-04T07:12:00Z">
              <w:tcPr>
                <w:tcW w:w="4644" w:type="dxa"/>
              </w:tcPr>
            </w:tcPrChange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5294" w:type="dxa"/>
            <w:tcPrChange w:id="47" w:author="Klaudia Wojtasik" w:date="2025-11-04T07:12:00Z">
              <w:tcPr>
                <w:tcW w:w="4645" w:type="dxa"/>
              </w:tcPr>
            </w:tcPrChange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00CA0FBA">
        <w:trPr>
          <w:trHeight w:val="484"/>
          <w:trPrChange w:id="48" w:author="Klaudia Wojtasik" w:date="2025-11-04T07:12:00Z">
            <w:trPr>
              <w:trHeight w:val="484"/>
            </w:trPr>
          </w:trPrChange>
        </w:trPr>
        <w:tc>
          <w:tcPr>
            <w:tcW w:w="3539" w:type="dxa"/>
            <w:tcPrChange w:id="49" w:author="Klaudia Wojtasik" w:date="2025-11-04T07:12:00Z">
              <w:tcPr>
                <w:tcW w:w="4644" w:type="dxa"/>
              </w:tcPr>
            </w:tcPrChange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5294" w:type="dxa"/>
            <w:tcPrChange w:id="50" w:author="Klaudia Wojtasik" w:date="2025-11-04T07:12:00Z">
              <w:tcPr>
                <w:tcW w:w="4645" w:type="dxa"/>
              </w:tcPr>
            </w:tcPrChange>
          </w:tcPr>
          <w:p w14:paraId="4863E771" w14:textId="60425BA0" w:rsidR="00CA0FBA" w:rsidRPr="00CA0FBA" w:rsidRDefault="00CA0FBA" w:rsidP="00CA0FBA">
            <w:pPr>
              <w:suppressAutoHyphens w:val="0"/>
              <w:rPr>
                <w:ins w:id="51" w:author="Klaudia Wojtasik" w:date="2025-11-04T07:13:00Z"/>
                <w:rFonts w:ascii="Arial" w:hAnsi="Arial" w:cs="Arial"/>
                <w:lang w:eastAsia="pl-PL"/>
                <w:rPrChange w:id="52" w:author="Klaudia Wojtasik" w:date="2025-11-04T07:13:00Z">
                  <w:rPr>
                    <w:ins w:id="53" w:author="Klaudia Wojtasik" w:date="2025-11-04T07:13:00Z"/>
                    <w:lang w:eastAsia="pl-PL"/>
                  </w:rPr>
                </w:rPrChange>
              </w:rPr>
            </w:pPr>
            <w:ins w:id="54" w:author="Klaudia Wojtasik" w:date="2025-11-04T07:13:00Z">
              <w:r w:rsidRPr="00CA0FBA">
                <w:rPr>
                  <w:rStyle w:val="data"/>
                  <w:rFonts w:ascii="Arial" w:hAnsi="Arial" w:cs="Arial"/>
                  <w:rPrChange w:id="55" w:author="Klaudia Wojtasik" w:date="2025-11-04T07:13:00Z">
                    <w:rPr>
                      <w:rStyle w:val="data"/>
                    </w:rPr>
                  </w:rPrChange>
                </w:rPr>
                <w:t>Wykonywanie usług z zakresu gospodarki leśnej na terenie Nadleśnictwa Kluczbork w roku 202</w:t>
              </w:r>
              <w:r w:rsidRPr="00CA0FBA">
                <w:rPr>
                  <w:rStyle w:val="data"/>
                  <w:rFonts w:ascii="Arial" w:hAnsi="Arial" w:cs="Arial"/>
                  <w:rPrChange w:id="56" w:author="Klaudia Wojtasik" w:date="2025-11-04T07:13:00Z">
                    <w:rPr>
                      <w:rStyle w:val="data"/>
                    </w:rPr>
                  </w:rPrChange>
                </w:rPr>
                <w:t>6.</w:t>
              </w:r>
            </w:ins>
          </w:p>
          <w:p w14:paraId="60775097" w14:textId="3BB2B551" w:rsidR="00D111BC" w:rsidRDefault="00CA0FBA" w:rsidP="00CA0FB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ins w:id="57" w:author="Klaudia Wojtasik" w:date="2025-11-04T07:13:00Z">
              <w:r w:rsidDel="00CA0FBA">
                <w:rPr>
                  <w:rFonts w:ascii="Arial" w:hAnsi="Arial" w:cs="Arial"/>
                  <w:lang w:eastAsia="en-GB"/>
                </w:rPr>
                <w:t xml:space="preserve"> </w:t>
              </w:r>
            </w:ins>
            <w:del w:id="58" w:author="Klaudia Wojtasik" w:date="2025-11-04T07:13:00Z">
              <w:r w:rsidR="00D111BC" w:rsidDel="00CA0FBA">
                <w:rPr>
                  <w:rFonts w:ascii="Arial" w:hAnsi="Arial" w:cs="Arial"/>
                  <w:lang w:eastAsia="en-GB"/>
                </w:rPr>
                <w:delText>[   ]</w:delText>
              </w:r>
            </w:del>
          </w:p>
        </w:tc>
      </w:tr>
      <w:tr w:rsidR="00D111BC" w14:paraId="51A838FC" w14:textId="77777777" w:rsidTr="00CA0FBA">
        <w:trPr>
          <w:trHeight w:val="484"/>
          <w:trPrChange w:id="59" w:author="Klaudia Wojtasik" w:date="2025-11-04T07:12:00Z">
            <w:trPr>
              <w:trHeight w:val="484"/>
            </w:trPr>
          </w:trPrChange>
        </w:trPr>
        <w:tc>
          <w:tcPr>
            <w:tcW w:w="3539" w:type="dxa"/>
            <w:tcPrChange w:id="60" w:author="Klaudia Wojtasik" w:date="2025-11-04T07:12:00Z">
              <w:tcPr>
                <w:tcW w:w="4644" w:type="dxa"/>
              </w:tcPr>
            </w:tcPrChange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5294" w:type="dxa"/>
            <w:tcPrChange w:id="61" w:author="Klaudia Wojtasik" w:date="2025-11-04T07:12:00Z">
              <w:tcPr>
                <w:tcW w:w="4645" w:type="dxa"/>
              </w:tcPr>
            </w:tcPrChange>
          </w:tcPr>
          <w:p w14:paraId="30A1FE5E" w14:textId="4BD893A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del w:id="62" w:author="Klaudia Wojtasik" w:date="2025-11-02T20:16:00Z">
              <w:r w:rsidDel="00D833AB">
                <w:rPr>
                  <w:rFonts w:ascii="Arial" w:hAnsi="Arial" w:cs="Arial"/>
                  <w:lang w:eastAsia="en-GB"/>
                </w:rPr>
                <w:delText>[   ]</w:delText>
              </w:r>
            </w:del>
            <w:ins w:id="63" w:author="Klaudia Wojtasik" w:date="2025-11-02T20:16:00Z">
              <w:r w:rsidR="00D833AB">
                <w:rPr>
                  <w:rFonts w:ascii="Arial" w:hAnsi="Arial" w:cs="Arial"/>
                  <w:lang w:eastAsia="en-GB"/>
                </w:rPr>
                <w:t>SA.270.8.2025</w:t>
              </w:r>
            </w:ins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11E79BC9" w:rsidR="00D111BC" w:rsidRPr="0088171E" w:rsidDel="0088171E" w:rsidRDefault="00D111BC" w:rsidP="0088171E">
      <w:pPr>
        <w:suppressAutoHyphens w:val="0"/>
        <w:jc w:val="both"/>
        <w:rPr>
          <w:del w:id="65" w:author="Klaudia Wojtasik" w:date="2025-11-04T07:19:00Z"/>
          <w:rFonts w:ascii="Arial" w:hAnsi="Arial" w:cs="Arial"/>
          <w:lang w:eastAsia="pl-PL"/>
          <w:rPrChange w:id="66" w:author="Klaudia Wojtasik" w:date="2025-11-04T07:18:00Z">
            <w:rPr>
              <w:del w:id="67" w:author="Klaudia Wojtasik" w:date="2025-11-04T07:19:00Z"/>
              <w:rFonts w:ascii="Arial" w:hAnsi="Arial" w:cs="Arial"/>
              <w:i/>
              <w:vanish/>
              <w:lang w:eastAsia="en-GB"/>
            </w:rPr>
          </w:rPrChange>
        </w:rPr>
        <w:pPrChange w:id="68" w:author="Klaudia Wojtasik" w:date="2025-11-04T07:18:00Z">
          <w:pPr>
            <w:suppressAutoHyphens w:val="0"/>
            <w:spacing w:before="120" w:after="120"/>
            <w:jc w:val="both"/>
          </w:pPr>
        </w:pPrChange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del w:id="69" w:author="Klaudia Wojtasik" w:date="2025-11-04T07:15:00Z">
        <w:r w:rsidDel="00CA0FBA">
          <w:rPr>
            <w:rFonts w:ascii="Arial" w:hAnsi="Arial" w:cs="Arial"/>
            <w:i/>
            <w:lang w:eastAsia="en-GB"/>
          </w:rPr>
          <w:delText xml:space="preserve">[wskazać instytucję zamawiającą lub podmiot zamawiający określone w części I, sekcja A] </w:delText>
        </w:r>
      </w:del>
      <w:ins w:id="70" w:author="Klaudia Wojtasik" w:date="2025-11-04T07:15:00Z">
        <w:r w:rsidR="00CA0FBA">
          <w:rPr>
            <w:rFonts w:ascii="Arial" w:hAnsi="Arial" w:cs="Arial"/>
            <w:i/>
            <w:lang w:eastAsia="en-GB"/>
          </w:rPr>
          <w:t xml:space="preserve">PGL LP Nadleśnictwo Kluczbork </w:t>
        </w:r>
      </w:ins>
      <w:r>
        <w:rPr>
          <w:rFonts w:ascii="Arial" w:hAnsi="Arial" w:cs="Arial"/>
          <w:i/>
          <w:lang w:eastAsia="en-GB"/>
        </w:rPr>
        <w:t>uzyskał</w:t>
      </w:r>
      <w:del w:id="71" w:author="Klaudia Wojtasik" w:date="2025-11-04T07:15:00Z">
        <w:r w:rsidDel="00CA0FBA">
          <w:rPr>
            <w:rFonts w:ascii="Arial" w:hAnsi="Arial" w:cs="Arial"/>
            <w:i/>
            <w:lang w:eastAsia="en-GB"/>
          </w:rPr>
          <w:delText>(-a)(-</w:delText>
        </w:r>
      </w:del>
      <w:r>
        <w:rPr>
          <w:rFonts w:ascii="Arial" w:hAnsi="Arial" w:cs="Arial"/>
          <w:i/>
          <w:lang w:eastAsia="en-GB"/>
        </w:rPr>
        <w:t>o</w:t>
      </w:r>
      <w:del w:id="72" w:author="Klaudia Wojtasik" w:date="2025-11-04T07:15:00Z">
        <w:r w:rsidDel="00CA0FBA">
          <w:rPr>
            <w:rFonts w:ascii="Arial" w:hAnsi="Arial" w:cs="Arial"/>
            <w:i/>
            <w:lang w:eastAsia="en-GB"/>
          </w:rPr>
          <w:delText>)</w:delText>
        </w:r>
      </w:del>
      <w:r>
        <w:rPr>
          <w:rFonts w:ascii="Arial" w:hAnsi="Arial" w:cs="Arial"/>
          <w:i/>
          <w:lang w:eastAsia="en-GB"/>
        </w:rPr>
        <w:t xml:space="preserve"> dostęp do dokumentów potwierdzających informacje, które zostały przedstawione w </w:t>
      </w:r>
      <w:del w:id="73" w:author="Klaudia Wojtasik" w:date="2025-11-04T07:20:00Z">
        <w:r w:rsidDel="0088171E">
          <w:rPr>
            <w:rFonts w:ascii="Arial" w:hAnsi="Arial" w:cs="Arial"/>
            <w:i/>
            <w:lang w:eastAsia="en-GB"/>
          </w:rPr>
          <w:delText>[wskazać część/sekcję/punkt(-y), których to dotyczy] niniejszego</w:delText>
        </w:r>
      </w:del>
      <w:r>
        <w:rPr>
          <w:rFonts w:ascii="Arial" w:hAnsi="Arial" w:cs="Arial"/>
          <w:i/>
          <w:lang w:eastAsia="en-GB"/>
        </w:rPr>
        <w:t xml:space="preserve"> </w:t>
      </w:r>
      <w:ins w:id="74" w:author="Klaudia Wojtasik" w:date="2025-11-04T07:21:00Z">
        <w:r w:rsidR="0088171E">
          <w:rPr>
            <w:rFonts w:ascii="Arial" w:hAnsi="Arial" w:cs="Arial"/>
            <w:i/>
            <w:lang w:eastAsia="en-GB"/>
          </w:rPr>
          <w:t>J</w:t>
        </w:r>
      </w:ins>
      <w:bookmarkStart w:id="75" w:name="_GoBack"/>
      <w:bookmarkEnd w:id="75"/>
      <w:del w:id="76" w:author="Klaudia Wojtasik" w:date="2025-11-04T07:21:00Z">
        <w:r w:rsidDel="0088171E">
          <w:rPr>
            <w:rFonts w:ascii="Arial" w:hAnsi="Arial" w:cs="Arial"/>
            <w:i/>
            <w:lang w:eastAsia="en-GB"/>
          </w:rPr>
          <w:delText>j</w:delText>
        </w:r>
      </w:del>
      <w:r>
        <w:rPr>
          <w:rFonts w:ascii="Arial" w:hAnsi="Arial" w:cs="Arial"/>
          <w:i/>
          <w:lang w:eastAsia="en-GB"/>
        </w:rPr>
        <w:t>ednoli</w:t>
      </w:r>
      <w:ins w:id="77" w:author="Klaudia Wojtasik" w:date="2025-11-04T07:21:00Z">
        <w:r w:rsidR="0088171E">
          <w:rPr>
            <w:rFonts w:ascii="Arial" w:hAnsi="Arial" w:cs="Arial"/>
            <w:i/>
            <w:lang w:eastAsia="en-GB"/>
          </w:rPr>
          <w:t>tym</w:t>
        </w:r>
      </w:ins>
      <w:del w:id="78" w:author="Klaudia Wojtasik" w:date="2025-11-04T07:21:00Z">
        <w:r w:rsidDel="0088171E">
          <w:rPr>
            <w:rFonts w:ascii="Arial" w:hAnsi="Arial" w:cs="Arial"/>
            <w:i/>
            <w:lang w:eastAsia="en-GB"/>
          </w:rPr>
          <w:delText>tego</w:delText>
        </w:r>
      </w:del>
      <w:r>
        <w:rPr>
          <w:rFonts w:ascii="Arial" w:hAnsi="Arial" w:cs="Arial"/>
          <w:i/>
          <w:lang w:eastAsia="en-GB"/>
        </w:rPr>
        <w:t xml:space="preserve"> </w:t>
      </w:r>
      <w:ins w:id="79" w:author="Klaudia Wojtasik" w:date="2025-11-04T07:21:00Z">
        <w:r w:rsidR="0088171E">
          <w:rPr>
            <w:rFonts w:ascii="Arial" w:hAnsi="Arial" w:cs="Arial"/>
            <w:i/>
            <w:lang w:eastAsia="en-GB"/>
          </w:rPr>
          <w:t>E</w:t>
        </w:r>
      </w:ins>
      <w:del w:id="80" w:author="Klaudia Wojtasik" w:date="2025-11-04T07:21:00Z">
        <w:r w:rsidDel="0088171E">
          <w:rPr>
            <w:rFonts w:ascii="Arial" w:hAnsi="Arial" w:cs="Arial"/>
            <w:i/>
            <w:lang w:eastAsia="en-GB"/>
          </w:rPr>
          <w:delText>e</w:delText>
        </w:r>
      </w:del>
      <w:r>
        <w:rPr>
          <w:rFonts w:ascii="Arial" w:hAnsi="Arial" w:cs="Arial"/>
          <w:i/>
          <w:lang w:eastAsia="en-GB"/>
        </w:rPr>
        <w:t>uropejski</w:t>
      </w:r>
      <w:ins w:id="81" w:author="Klaudia Wojtasik" w:date="2025-11-04T07:21:00Z">
        <w:r w:rsidR="0088171E">
          <w:rPr>
            <w:rFonts w:ascii="Arial" w:hAnsi="Arial" w:cs="Arial"/>
            <w:i/>
            <w:lang w:eastAsia="en-GB"/>
          </w:rPr>
          <w:t>m</w:t>
        </w:r>
      </w:ins>
      <w:del w:id="82" w:author="Klaudia Wojtasik" w:date="2025-11-04T07:21:00Z">
        <w:r w:rsidDel="0088171E">
          <w:rPr>
            <w:rFonts w:ascii="Arial" w:hAnsi="Arial" w:cs="Arial"/>
            <w:i/>
            <w:lang w:eastAsia="en-GB"/>
          </w:rPr>
          <w:delText>ego</w:delText>
        </w:r>
      </w:del>
      <w:r>
        <w:rPr>
          <w:rFonts w:ascii="Arial" w:hAnsi="Arial" w:cs="Arial"/>
          <w:i/>
          <w:lang w:eastAsia="en-GB"/>
        </w:rPr>
        <w:t xml:space="preserve"> </w:t>
      </w:r>
      <w:ins w:id="83" w:author="Klaudia Wojtasik" w:date="2025-11-04T07:21:00Z">
        <w:r w:rsidR="0088171E">
          <w:rPr>
            <w:rFonts w:ascii="Arial" w:hAnsi="Arial" w:cs="Arial"/>
            <w:i/>
            <w:lang w:eastAsia="en-GB"/>
          </w:rPr>
          <w:t>D</w:t>
        </w:r>
      </w:ins>
      <w:del w:id="84" w:author="Klaudia Wojtasik" w:date="2025-11-04T07:21:00Z">
        <w:r w:rsidDel="0088171E">
          <w:rPr>
            <w:rFonts w:ascii="Arial" w:hAnsi="Arial" w:cs="Arial"/>
            <w:i/>
            <w:lang w:eastAsia="en-GB"/>
          </w:rPr>
          <w:delText>d</w:delText>
        </w:r>
      </w:del>
      <w:r>
        <w:rPr>
          <w:rFonts w:ascii="Arial" w:hAnsi="Arial" w:cs="Arial"/>
          <w:i/>
          <w:lang w:eastAsia="en-GB"/>
        </w:rPr>
        <w:t>okumen</w:t>
      </w:r>
      <w:ins w:id="85" w:author="Klaudia Wojtasik" w:date="2025-11-04T07:21:00Z">
        <w:r w:rsidR="0088171E">
          <w:rPr>
            <w:rFonts w:ascii="Arial" w:hAnsi="Arial" w:cs="Arial"/>
            <w:i/>
            <w:lang w:eastAsia="en-GB"/>
          </w:rPr>
          <w:t>cie</w:t>
        </w:r>
      </w:ins>
      <w:del w:id="86" w:author="Klaudia Wojtasik" w:date="2025-11-04T07:21:00Z">
        <w:r w:rsidDel="0088171E">
          <w:rPr>
            <w:rFonts w:ascii="Arial" w:hAnsi="Arial" w:cs="Arial"/>
            <w:i/>
            <w:lang w:eastAsia="en-GB"/>
          </w:rPr>
          <w:delText>tu</w:delText>
        </w:r>
      </w:del>
      <w:r>
        <w:rPr>
          <w:rFonts w:ascii="Arial" w:hAnsi="Arial" w:cs="Arial"/>
          <w:i/>
          <w:lang w:eastAsia="en-GB"/>
        </w:rPr>
        <w:t xml:space="preserve"> </w:t>
      </w:r>
      <w:ins w:id="87" w:author="Klaudia Wojtasik" w:date="2025-11-04T07:21:00Z">
        <w:r w:rsidR="0088171E">
          <w:rPr>
            <w:rFonts w:ascii="Arial" w:hAnsi="Arial" w:cs="Arial"/>
            <w:i/>
            <w:lang w:eastAsia="en-GB"/>
          </w:rPr>
          <w:t>Z</w:t>
        </w:r>
      </w:ins>
      <w:del w:id="88" w:author="Klaudia Wojtasik" w:date="2025-11-04T07:21:00Z">
        <w:r w:rsidDel="0088171E">
          <w:rPr>
            <w:rFonts w:ascii="Arial" w:hAnsi="Arial" w:cs="Arial"/>
            <w:i/>
            <w:lang w:eastAsia="en-GB"/>
          </w:rPr>
          <w:delText>z</w:delText>
        </w:r>
      </w:del>
      <w:r>
        <w:rPr>
          <w:rFonts w:ascii="Arial" w:hAnsi="Arial" w:cs="Arial"/>
          <w:i/>
          <w:lang w:eastAsia="en-GB"/>
        </w:rPr>
        <w:t>amówienia, na potrzeby</w:t>
      </w:r>
      <w:ins w:id="89" w:author="Klaudia Wojtasik" w:date="2025-11-04T07:16:00Z">
        <w:r w:rsidR="0088171E">
          <w:rPr>
            <w:rFonts w:ascii="Arial" w:hAnsi="Arial" w:cs="Arial"/>
            <w:i/>
            <w:lang w:eastAsia="en-GB"/>
          </w:rPr>
          <w:t xml:space="preserve"> </w:t>
        </w:r>
        <w:r w:rsidR="0088171E" w:rsidRPr="0088171E">
          <w:rPr>
            <w:rFonts w:ascii="Arial" w:hAnsi="Arial" w:cs="Arial"/>
            <w:i/>
            <w:lang w:eastAsia="en-GB"/>
          </w:rPr>
          <w:t>prz</w:t>
        </w:r>
        <w:r w:rsidR="0088171E">
          <w:rPr>
            <w:rFonts w:ascii="Arial" w:hAnsi="Arial" w:cs="Arial"/>
            <w:i/>
            <w:lang w:eastAsia="en-GB"/>
          </w:rPr>
          <w:t>etargu nieograniczonego SA.270.</w:t>
        </w:r>
      </w:ins>
      <w:ins w:id="90" w:author="Klaudia Wojtasik" w:date="2025-11-04T07:17:00Z">
        <w:r w:rsidR="0088171E">
          <w:rPr>
            <w:rFonts w:ascii="Arial" w:hAnsi="Arial" w:cs="Arial"/>
            <w:i/>
            <w:lang w:eastAsia="en-GB"/>
          </w:rPr>
          <w:t>8</w:t>
        </w:r>
      </w:ins>
      <w:ins w:id="91" w:author="Klaudia Wojtasik" w:date="2025-11-04T07:16:00Z">
        <w:r w:rsidR="0088171E" w:rsidRPr="0088171E">
          <w:rPr>
            <w:rFonts w:ascii="Arial" w:hAnsi="Arial" w:cs="Arial"/>
            <w:i/>
            <w:lang w:eastAsia="en-GB"/>
          </w:rPr>
          <w:t>.2025 na</w:t>
        </w:r>
      </w:ins>
      <w:ins w:id="92" w:author="Klaudia Wojtasik" w:date="2025-11-04T07:17:00Z">
        <w:r w:rsidR="0088171E">
          <w:rPr>
            <w:rFonts w:ascii="Arial" w:hAnsi="Arial" w:cs="Arial"/>
            <w:i/>
            <w:lang w:eastAsia="en-GB"/>
          </w:rPr>
          <w:t xml:space="preserve"> </w:t>
        </w:r>
        <w:r w:rsidR="0088171E" w:rsidRPr="00567FC4">
          <w:rPr>
            <w:rStyle w:val="data"/>
            <w:rFonts w:ascii="Arial" w:hAnsi="Arial" w:cs="Arial"/>
          </w:rPr>
          <w:t>Wykonywanie usług z zakresu gospodarki leśnej na terenie Nadleśnictwa Kluczbork w roku 2026.</w:t>
        </w:r>
      </w:ins>
      <w:ins w:id="93" w:author="Klaudia Wojtasik" w:date="2025-11-04T07:18:00Z">
        <w:r w:rsidR="0088171E">
          <w:rPr>
            <w:rFonts w:ascii="Arial" w:hAnsi="Arial" w:cs="Arial"/>
            <w:lang w:eastAsia="pl-PL"/>
          </w:rPr>
          <w:t xml:space="preserve"> </w:t>
        </w:r>
      </w:ins>
      <w:ins w:id="94" w:author="Klaudia Wojtasik" w:date="2025-11-04T07:16:00Z">
        <w:r w:rsidR="0088171E" w:rsidRPr="0088171E">
          <w:rPr>
            <w:rFonts w:ascii="Arial" w:hAnsi="Arial" w:cs="Arial"/>
            <w:i/>
            <w:lang w:eastAsia="en-GB"/>
            <w:rPrChange w:id="95" w:author="Klaudia Wojtasik" w:date="2025-11-04T07:16:00Z">
              <w:rPr>
                <w:rFonts w:ascii="Arial" w:hAnsi="Arial" w:cs="Arial"/>
                <w:i/>
                <w:lang w:eastAsia="en-GB"/>
              </w:rPr>
            </w:rPrChange>
          </w:rPr>
          <w:t xml:space="preserve">publ. w Dz.U.UE: </w:t>
        </w:r>
        <w:r w:rsidR="0088171E">
          <w:rPr>
            <w:rFonts w:ascii="Arial" w:hAnsi="Arial" w:cs="Arial"/>
            <w:i/>
            <w:lang w:eastAsia="en-GB"/>
            <w:rPrChange w:id="96" w:author="Klaudia Wojtasik" w:date="2025-11-04T07:16:00Z">
              <w:rPr>
                <w:rFonts w:ascii="Arial" w:hAnsi="Arial" w:cs="Arial"/>
                <w:i/>
                <w:lang w:eastAsia="en-GB"/>
              </w:rPr>
            </w:rPrChange>
          </w:rPr>
          <w:t>21</w:t>
        </w:r>
      </w:ins>
      <w:ins w:id="97" w:author="Klaudia Wojtasik" w:date="2025-11-04T07:18:00Z">
        <w:r w:rsidR="0088171E">
          <w:rPr>
            <w:rFonts w:ascii="Arial" w:hAnsi="Arial" w:cs="Arial"/>
            <w:i/>
            <w:lang w:eastAsia="en-GB"/>
          </w:rPr>
          <w:t>2</w:t>
        </w:r>
      </w:ins>
      <w:ins w:id="98" w:author="Klaudia Wojtasik" w:date="2025-11-04T07:16:00Z">
        <w:r w:rsidR="0088171E">
          <w:rPr>
            <w:rFonts w:ascii="Arial" w:hAnsi="Arial" w:cs="Arial"/>
            <w:i/>
            <w:lang w:eastAsia="en-GB"/>
            <w:rPrChange w:id="99" w:author="Klaudia Wojtasik" w:date="2025-11-04T07:16:00Z">
              <w:rPr>
                <w:rFonts w:ascii="Arial" w:hAnsi="Arial" w:cs="Arial"/>
                <w:i/>
                <w:lang w:eastAsia="en-GB"/>
              </w:rPr>
            </w:rPrChange>
          </w:rPr>
          <w:t>/2025 7</w:t>
        </w:r>
      </w:ins>
      <w:ins w:id="100" w:author="Klaudia Wojtasik" w:date="2025-11-04T07:18:00Z">
        <w:r w:rsidR="0088171E">
          <w:rPr>
            <w:rFonts w:ascii="Arial" w:hAnsi="Arial" w:cs="Arial"/>
            <w:i/>
            <w:lang w:eastAsia="en-GB"/>
          </w:rPr>
          <w:t>27157</w:t>
        </w:r>
      </w:ins>
      <w:ins w:id="101" w:author="Klaudia Wojtasik" w:date="2025-11-04T07:16:00Z">
        <w:r w:rsidR="0088171E" w:rsidRPr="0088171E">
          <w:rPr>
            <w:rFonts w:ascii="Arial" w:hAnsi="Arial" w:cs="Arial"/>
            <w:i/>
            <w:lang w:eastAsia="en-GB"/>
            <w:rPrChange w:id="102" w:author="Klaudia Wojtasik" w:date="2025-11-04T07:16:00Z">
              <w:rPr>
                <w:rFonts w:ascii="Arial" w:hAnsi="Arial" w:cs="Arial"/>
                <w:i/>
                <w:lang w:eastAsia="en-GB"/>
              </w:rPr>
            </w:rPrChange>
          </w:rPr>
          <w:t>-2025</w:t>
        </w:r>
      </w:ins>
      <w:r w:rsidRPr="0088171E">
        <w:rPr>
          <w:rFonts w:ascii="Arial" w:hAnsi="Arial" w:cs="Arial"/>
          <w:i/>
          <w:lang w:eastAsia="en-GB"/>
          <w:rPrChange w:id="103" w:author="Klaudia Wojtasik" w:date="2025-11-04T07:16:00Z">
            <w:rPr>
              <w:rFonts w:ascii="Arial" w:hAnsi="Arial" w:cs="Arial"/>
              <w:i/>
              <w:lang w:eastAsia="en-GB"/>
            </w:rPr>
          </w:rPrChange>
        </w:rPr>
        <w:t xml:space="preserve"> </w:t>
      </w:r>
      <w:del w:id="104" w:author="Klaudia Wojtasik" w:date="2025-11-04T07:18:00Z">
        <w:r w:rsidRPr="0088171E" w:rsidDel="0088171E">
          <w:rPr>
            <w:rFonts w:ascii="Arial" w:hAnsi="Arial" w:cs="Arial"/>
            <w:lang w:eastAsia="en-GB"/>
            <w:rPrChange w:id="105" w:author="Klaudia Wojtasik" w:date="2025-11-04T07:16:00Z">
              <w:rPr>
                <w:rFonts w:ascii="Arial" w:hAnsi="Arial" w:cs="Arial"/>
                <w:lang w:eastAsia="en-GB"/>
              </w:rPr>
            </w:rPrChange>
          </w:rPr>
          <w:delText xml:space="preserve">[określić postępowanie o udzielenie zamówienia: (skrócony opis, adres publikacyjny w </w:delText>
        </w:r>
        <w:r w:rsidRPr="0088171E" w:rsidDel="0088171E">
          <w:rPr>
            <w:rFonts w:ascii="Arial" w:hAnsi="Arial" w:cs="Arial"/>
            <w:i/>
            <w:lang w:eastAsia="en-GB"/>
            <w:rPrChange w:id="106" w:author="Klaudia Wojtasik" w:date="2025-11-04T07:16:00Z">
              <w:rPr>
                <w:rFonts w:ascii="Arial" w:hAnsi="Arial" w:cs="Arial"/>
                <w:i/>
                <w:lang w:eastAsia="en-GB"/>
              </w:rPr>
            </w:rPrChange>
          </w:rPr>
          <w:delText>Dzienniku Urzędowym Unii Europejskiej</w:delText>
        </w:r>
        <w:r w:rsidRPr="0088171E" w:rsidDel="0088171E">
          <w:rPr>
            <w:rFonts w:ascii="Arial" w:hAnsi="Arial" w:cs="Arial"/>
            <w:lang w:eastAsia="en-GB"/>
            <w:rPrChange w:id="107" w:author="Klaudia Wojtasik" w:date="2025-11-04T07:16:00Z">
              <w:rPr>
                <w:rFonts w:ascii="Arial" w:hAnsi="Arial" w:cs="Arial"/>
                <w:lang w:eastAsia="en-GB"/>
              </w:rPr>
            </w:rPrChange>
          </w:rPr>
          <w:delText>, numer referencyjny)].</w:delText>
        </w:r>
      </w:del>
    </w:p>
    <w:p w14:paraId="3C9EDB07" w14:textId="77777777" w:rsidR="00D111BC" w:rsidRPr="0088171E" w:rsidRDefault="00D111BC" w:rsidP="0088171E">
      <w:pPr>
        <w:suppressAutoHyphens w:val="0"/>
        <w:jc w:val="both"/>
        <w:rPr>
          <w:rFonts w:ascii="Arial" w:hAnsi="Arial" w:cs="Arial"/>
          <w:i/>
          <w:lang w:eastAsia="en-GB"/>
          <w:rPrChange w:id="108" w:author="Klaudia Wojtasik" w:date="2025-11-04T07:16:00Z">
            <w:rPr>
              <w:rFonts w:ascii="Arial" w:hAnsi="Arial" w:cs="Arial"/>
              <w:i/>
              <w:lang w:eastAsia="en-GB"/>
            </w:rPr>
          </w:rPrChange>
        </w:rPr>
        <w:pPrChange w:id="109" w:author="Klaudia Wojtasik" w:date="2025-11-04T07:19:00Z">
          <w:pPr>
            <w:suppressAutoHyphens w:val="0"/>
            <w:spacing w:before="120" w:after="120"/>
            <w:jc w:val="both"/>
          </w:pPr>
        </w:pPrChange>
      </w:pPr>
      <w:del w:id="110" w:author="Klaudia Wojtasik" w:date="2025-11-04T07:19:00Z">
        <w:r w:rsidRPr="0088171E" w:rsidDel="0088171E">
          <w:rPr>
            <w:rFonts w:ascii="Arial" w:hAnsi="Arial" w:cs="Arial"/>
            <w:i/>
            <w:lang w:eastAsia="en-GB"/>
            <w:rPrChange w:id="111" w:author="Klaudia Wojtasik" w:date="2025-11-04T07:16:00Z">
              <w:rPr>
                <w:rFonts w:ascii="Arial" w:hAnsi="Arial" w:cs="Arial"/>
                <w:i/>
                <w:lang w:eastAsia="en-GB"/>
              </w:rPr>
            </w:rPrChange>
          </w:rPr>
          <w:delText xml:space="preserve"> </w:delText>
        </w:r>
      </w:del>
    </w:p>
    <w:p w14:paraId="35455D8E" w14:textId="77777777" w:rsidR="00D111BC" w:rsidRPr="0088171E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  <w:rPrChange w:id="112" w:author="Klaudia Wojtasik" w:date="2025-11-04T07:16:00Z">
            <w:rPr>
              <w:rFonts w:ascii="Arial" w:hAnsi="Arial" w:cs="Arial"/>
              <w:lang w:eastAsia="en-GB"/>
            </w:rPr>
          </w:rPrChange>
        </w:rPr>
      </w:pPr>
      <w:r w:rsidRPr="0088171E">
        <w:rPr>
          <w:rFonts w:ascii="Arial" w:hAnsi="Arial" w:cs="Arial"/>
          <w:lang w:eastAsia="en-GB"/>
          <w:rPrChange w:id="113" w:author="Klaudia Wojtasik" w:date="2025-11-04T07:16:00Z">
            <w:rPr>
              <w:rFonts w:ascii="Arial" w:hAnsi="Arial" w:cs="Arial"/>
              <w:lang w:eastAsia="en-GB"/>
            </w:rPr>
          </w:rPrChange>
        </w:rPr>
        <w:lastRenderedPageBreak/>
        <w:t>Data, miejscowość oraz – jeżeli jest to wymagane lub konieczne – podpis(-y): [……]</w:t>
      </w:r>
    </w:p>
    <w:p w14:paraId="4122EB66" w14:textId="77777777" w:rsidR="00D111BC" w:rsidRPr="0088171E" w:rsidRDefault="00D111BC">
      <w:pPr>
        <w:spacing w:before="120"/>
        <w:jc w:val="both"/>
        <w:rPr>
          <w:rFonts w:ascii="Arial" w:hAnsi="Arial" w:cs="Arial"/>
          <w:bCs/>
          <w:rPrChange w:id="114" w:author="Klaudia Wojtasik" w:date="2025-11-04T07:16:00Z">
            <w:rPr>
              <w:rFonts w:ascii="Cambria" w:hAnsi="Cambria" w:cs="Arial"/>
              <w:bCs/>
              <w:sz w:val="22"/>
              <w:szCs w:val="22"/>
            </w:rPr>
          </w:rPrChange>
        </w:rPr>
      </w:pPr>
    </w:p>
    <w:p w14:paraId="73AD8796" w14:textId="77777777" w:rsidR="001370F9" w:rsidRPr="0088171E" w:rsidRDefault="001370F9">
      <w:pPr>
        <w:spacing w:before="120"/>
        <w:jc w:val="both"/>
        <w:rPr>
          <w:rFonts w:ascii="Arial" w:hAnsi="Arial" w:cs="Arial"/>
          <w:bCs/>
          <w:rPrChange w:id="115" w:author="Klaudia Wojtasik" w:date="2025-11-04T07:16:00Z">
            <w:rPr>
              <w:rFonts w:ascii="Cambria" w:hAnsi="Cambria" w:cs="Arial"/>
              <w:bCs/>
              <w:sz w:val="22"/>
              <w:szCs w:val="22"/>
            </w:rPr>
          </w:rPrChange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88171E">
        <w:rPr>
          <w:rFonts w:ascii="Arial" w:hAnsi="Arial" w:cs="Arial"/>
          <w:bCs/>
          <w:i/>
          <w:rPrChange w:id="116" w:author="Klaudia Wojtasik" w:date="2025-11-04T07:16:00Z">
            <w:rPr>
              <w:rFonts w:ascii="Cambria" w:hAnsi="Cambria" w:cs="Arial"/>
              <w:bCs/>
              <w:i/>
              <w:sz w:val="22"/>
              <w:szCs w:val="22"/>
            </w:rPr>
          </w:rPrChange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FC8AC" w14:textId="77777777" w:rsidR="00435AAD" w:rsidRDefault="00435AAD">
      <w:r>
        <w:separator/>
      </w:r>
    </w:p>
  </w:endnote>
  <w:endnote w:type="continuationSeparator" w:id="0">
    <w:p w14:paraId="27ECA0D4" w14:textId="77777777" w:rsidR="00435AAD" w:rsidRDefault="0043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DC5F12C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8171E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36243" w14:textId="77777777" w:rsidR="00435AAD" w:rsidRDefault="00435AAD">
      <w:r>
        <w:separator/>
      </w:r>
    </w:p>
  </w:footnote>
  <w:footnote w:type="continuationSeparator" w:id="0">
    <w:p w14:paraId="29D4256C" w14:textId="77777777" w:rsidR="00435AAD" w:rsidRDefault="00435AA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64" w:name="_DV_C939"/>
      <w:r>
        <w:rPr>
          <w:rFonts w:ascii="Arial" w:hAnsi="Arial" w:cs="Arial"/>
          <w:sz w:val="16"/>
          <w:szCs w:val="16"/>
        </w:rPr>
        <w:t>osób</w:t>
      </w:r>
      <w:bookmarkEnd w:id="64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audia Wojtasik">
    <w15:presenceInfo w15:providerId="AD" w15:userId="S-1-5-21-1258824510-3303949563-3469234235-4262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F3C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AAD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71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0FBA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3AB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CA0FBA"/>
  </w:style>
  <w:style w:type="character" w:customStyle="1" w:styleId="data">
    <w:name w:val="data"/>
    <w:basedOn w:val="Domylnaczcionkaakapitu"/>
    <w:rsid w:val="00CA0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4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4568</Words>
  <Characters>27412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Wojtasik</cp:lastModifiedBy>
  <cp:revision>3</cp:revision>
  <cp:lastPrinted>2017-05-23T10:32:00Z</cp:lastPrinted>
  <dcterms:created xsi:type="dcterms:W3CDTF">2025-11-02T19:17:00Z</dcterms:created>
  <dcterms:modified xsi:type="dcterms:W3CDTF">2025-11-04T06:21:00Z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